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33F4256D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F34707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30FA0F7E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60A38E82" w:rsidR="007524B9" w:rsidRDefault="00795646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374DA4">
        <w:rPr>
          <w:rFonts w:ascii="Arial" w:hAnsi="Arial" w:cs="Arial"/>
          <w:b/>
          <w:sz w:val="20"/>
        </w:rPr>
        <w:t>– střední třídy</w:t>
      </w:r>
      <w:r w:rsidR="00326B33">
        <w:rPr>
          <w:rFonts w:ascii="Arial" w:hAnsi="Arial" w:cs="Arial"/>
          <w:b/>
          <w:sz w:val="20"/>
        </w:rPr>
        <w:t xml:space="preserve"> – část 1</w:t>
      </w:r>
    </w:p>
    <w:p w14:paraId="77B2840A" w14:textId="77777777" w:rsidR="00A148F9" w:rsidRDefault="00A148F9" w:rsidP="00A148F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414"/>
        <w:gridCol w:w="1559"/>
        <w:gridCol w:w="1133"/>
        <w:gridCol w:w="2119"/>
      </w:tblGrid>
      <w:tr w:rsidR="009F0228" w:rsidRPr="0071228E" w14:paraId="2A5E22A3" w14:textId="77777777" w:rsidTr="00B87BA5">
        <w:trPr>
          <w:trHeight w:val="861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19EB5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FE0C14">
              <w:rPr>
                <w:rFonts w:ascii="Arial" w:hAnsi="Arial" w:cs="Arial"/>
                <w:noProof w:val="0"/>
                <w:color w:val="000000"/>
                <w:sz w:val="20"/>
              </w:rPr>
              <w:t xml:space="preserve">4 </w:t>
            </w:r>
            <w:r w:rsidR="00643B8B"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4A380B6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B4DCACE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 xml:space="preserve">1 </w:t>
            </w:r>
            <w:r w:rsidR="001E6B7D">
              <w:rPr>
                <w:rFonts w:ascii="Arial" w:hAnsi="Arial" w:cs="Arial"/>
                <w:noProof w:val="0"/>
                <w:color w:val="000000"/>
                <w:sz w:val="20"/>
              </w:rPr>
              <w:t>900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4479083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270DAFA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 w:rsidR="00C269F4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033CC2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341089C8" w:rsidR="00104A70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2B7E0680" w:rsidR="003401CD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D8AB4E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46C70"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AA0510C" w:rsidR="003401CD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BB1B64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1" w:author="Bártek, Jan" w:date="2025-04-02T14:25:00Z" w16du:dateUtc="2025-04-02T12:25:00Z">
              <w:r w:rsidR="00554E34">
                <w:rPr>
                  <w:rFonts w:ascii="Arial" w:hAnsi="Arial" w:cs="Arial"/>
                  <w:noProof w:val="0"/>
                  <w:color w:val="000000"/>
                  <w:sz w:val="20"/>
                </w:rPr>
                <w:t>2750</w:t>
              </w:r>
            </w:ins>
            <w:del w:id="2" w:author="Bártek, Jan" w:date="2025-04-02T14:25:00Z" w16du:dateUtc="2025-04-02T12:25:00Z">
              <w:r w:rsidR="00E97A3A" w:rsidDel="00554E34">
                <w:rPr>
                  <w:rFonts w:ascii="Arial" w:hAnsi="Arial" w:cs="Arial"/>
                  <w:noProof w:val="0"/>
                  <w:color w:val="000000"/>
                  <w:sz w:val="20"/>
                </w:rPr>
                <w:delText>2</w:delText>
              </w:r>
              <w:r w:rsidR="00AF63B5" w:rsidDel="00554E34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 </w:delText>
              </w:r>
            </w:del>
            <w:del w:id="3" w:author="Bártek, Jan" w:date="2025-04-02T14:24:00Z" w16du:dateUtc="2025-04-02T12:24:00Z">
              <w:r w:rsidR="00140B80" w:rsidDel="0096093D">
                <w:rPr>
                  <w:rFonts w:ascii="Arial" w:hAnsi="Arial" w:cs="Arial"/>
                  <w:noProof w:val="0"/>
                  <w:color w:val="000000"/>
                  <w:sz w:val="20"/>
                </w:rPr>
                <w:delText>5</w:delText>
              </w:r>
            </w:del>
            <w:del w:id="4" w:author="Bártek, Jan" w:date="2025-04-02T14:25:00Z" w16du:dateUtc="2025-04-02T12:25:00Z">
              <w:r w:rsidR="00140B80" w:rsidDel="00554E34">
                <w:rPr>
                  <w:rFonts w:ascii="Arial" w:hAnsi="Arial" w:cs="Arial"/>
                  <w:noProof w:val="0"/>
                  <w:color w:val="000000"/>
                  <w:sz w:val="20"/>
                </w:rPr>
                <w:delText>00</w:delText>
              </w:r>
            </w:del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6C75BD5A" w:rsidR="00F5075C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35598A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EA659E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3D6A4581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83CA39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056425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2153F021" w:rsidR="004A25A5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2FB3A692" w:rsidR="00480204" w:rsidRPr="0071228E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6EC5024E" w:rsidR="00480204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B171553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8F73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450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B17BB93" w:rsidR="007524B9" w:rsidRPr="0071228E" w:rsidRDefault="008F73EB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3449F82C" w:rsidR="00A150A7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B87BA5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6CBA2996" w:rsidR="00A150A7" w:rsidRPr="00C41181" w:rsidRDefault="00DD05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614C2A67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1D3B71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63286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76474533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73EE42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036B3E39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F831A0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6641024" w:rsidR="007524B9" w:rsidRPr="00C41181" w:rsidDel="00120B77" w:rsidRDefault="00605BA1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072F66C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76339640" w:rsidR="007524B9" w:rsidRPr="00C41181" w:rsidDel="00120B77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B87BA5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0661E" w:rsidRPr="0071228E" w14:paraId="128B2818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6F2C983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světa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5A92596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D34F8D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45294A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3B7BA499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972D9BE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28F59776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11664A9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21B638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2A5A55C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automatického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1C474D0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F478E51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75A21669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7661FF4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AB4D1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628C278C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288AE717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3FEBF3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B4C6F" w14:textId="371C2D98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024C0" w14:textId="73D01BEB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38880174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5EA676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11CBF9EA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15A2A7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1C1A2F4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Dotyková obrazovka s bezdrátovým připojením na smartphone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593F3D1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6E5B9D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62BA2" w14:textId="1F541D2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4E2D9E">
              <w:rPr>
                <w:rFonts w:ascii="Arial" w:hAnsi="Arial" w:cs="Arial"/>
                <w:noProof w:val="0"/>
                <w:sz w:val="20"/>
              </w:rPr>
              <w:t>igitální přístrojový štít s barevným displejem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49B46" w14:textId="6A17158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0736F320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65B3D49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12A115FD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9F9E1A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1A5587E3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48D544C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242E82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0851218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38BB82A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AE2C53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118B6B6" w14:textId="43C92E9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60D8E" w14:textId="0C8FC85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45D1CB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2BA235" w14:textId="5485C254" w:rsidR="0040661E" w:rsidRPr="00997213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997213">
              <w:rPr>
                <w:rFonts w:ascii="Arial" w:hAnsi="Arial" w:cs="Arial"/>
                <w:noProof w:val="0"/>
                <w:sz w:val="20"/>
              </w:rPr>
              <w:t>tevírání a zavírání zava</w:t>
            </w:r>
            <w:r>
              <w:rPr>
                <w:rFonts w:ascii="Arial" w:hAnsi="Arial" w:cs="Arial"/>
                <w:noProof w:val="0"/>
                <w:sz w:val="20"/>
              </w:rPr>
              <w:t>za</w:t>
            </w:r>
            <w:r w:rsidRPr="00997213">
              <w:rPr>
                <w:rFonts w:ascii="Arial" w:hAnsi="Arial" w:cs="Arial"/>
                <w:noProof w:val="0"/>
                <w:sz w:val="20"/>
              </w:rPr>
              <w:t>dlového prostoru</w:t>
            </w:r>
          </w:p>
          <w:p w14:paraId="0C4CE85B" w14:textId="2AFAA252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97213">
              <w:rPr>
                <w:rFonts w:ascii="Arial" w:hAnsi="Arial" w:cs="Arial"/>
                <w:noProof w:val="0"/>
                <w:sz w:val="20"/>
              </w:rPr>
              <w:t>pohybem nohy pod zadním nárazníkem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AA01B" w14:textId="03046CC6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5B51D9B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39E91A" w14:textId="36DA6596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0979C" w14:textId="5BCD94E3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86ACB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EE7EE9" w14:textId="4F0EF161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79BA5" w14:textId="78D5A1B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00E272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E9FB92" w14:textId="4C7480E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93873"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4EE13" w14:textId="36A9740C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8432D8" w:rsidRPr="0071228E" w14:paraId="2C7F2C51" w14:textId="77777777" w:rsidTr="00B87BA5">
        <w:trPr>
          <w:trHeight w:val="288"/>
          <w:ins w:id="5" w:author="Bártek, Jan" w:date="2025-04-02T14:48:00Z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D541A1" w14:textId="37521C0D" w:rsidR="008432D8" w:rsidRPr="00593873" w:rsidRDefault="00FB56BF" w:rsidP="008432D8">
            <w:pPr>
              <w:shd w:val="clear" w:color="auto" w:fill="FFFFFF" w:themeFill="background1"/>
              <w:spacing w:after="0"/>
              <w:rPr>
                <w:ins w:id="6" w:author="Bártek, Jan" w:date="2025-04-02T14:48:00Z" w16du:dateUtc="2025-04-02T12:48:00Z"/>
                <w:rFonts w:ascii="Arial" w:hAnsi="Arial" w:cs="Arial"/>
                <w:noProof w:val="0"/>
                <w:sz w:val="20"/>
              </w:rPr>
            </w:pPr>
            <w:ins w:id="7" w:author="Bártek, Jan" w:date="2025-04-17T12:47:00Z" w16du:dateUtc="2025-04-17T10:47:00Z">
              <w:r>
                <w:rPr>
                  <w:rFonts w:ascii="Arial" w:hAnsi="Arial" w:cs="Arial"/>
                  <w:noProof w:val="0"/>
                  <w:sz w:val="20"/>
                </w:rPr>
                <w:t>Po umožnění výrobcem bude</w:t>
              </w:r>
              <w:r w:rsidR="00AB3F57">
                <w:rPr>
                  <w:rFonts w:ascii="Arial" w:hAnsi="Arial" w:cs="Arial"/>
                  <w:noProof w:val="0"/>
                  <w:sz w:val="20"/>
                </w:rPr>
                <w:t xml:space="preserve"> do </w:t>
              </w:r>
            </w:ins>
            <w:ins w:id="8" w:author="Bártek, Jan" w:date="2025-04-17T12:48:00Z" w16du:dateUtc="2025-04-17T10:48:00Z">
              <w:r w:rsidR="00AB3F57">
                <w:rPr>
                  <w:rFonts w:ascii="Arial" w:hAnsi="Arial" w:cs="Arial"/>
                  <w:noProof w:val="0"/>
                  <w:sz w:val="20"/>
                </w:rPr>
                <w:t>požadované výbavy vozidla za</w:t>
              </w:r>
              <w:r w:rsidR="00C644C1">
                <w:rPr>
                  <w:rFonts w:ascii="Arial" w:hAnsi="Arial" w:cs="Arial"/>
                  <w:noProof w:val="0"/>
                  <w:sz w:val="20"/>
                </w:rPr>
                <w:t>hrnut v</w:t>
              </w:r>
            </w:ins>
            <w:ins w:id="9" w:author="Bártek, Jan" w:date="2025-04-02T14:49:00Z" w16du:dateUtc="2025-04-02T12:49:00Z">
              <w:r w:rsidR="008432D8"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37F81" w14:textId="4573BDB4" w:rsidR="008432D8" w:rsidRPr="008716BA" w:rsidRDefault="008432D8" w:rsidP="008432D8">
            <w:pPr>
              <w:shd w:val="clear" w:color="auto" w:fill="FFFFFF" w:themeFill="background1"/>
              <w:spacing w:after="0"/>
              <w:jc w:val="center"/>
              <w:rPr>
                <w:ins w:id="10" w:author="Bártek, Jan" w:date="2025-04-02T14:48:00Z" w16du:dateUtc="2025-04-02T12:48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1" w:author="Bártek, Jan" w:date="2025-04-02T14:49:00Z" w16du:dateUtc="2025-04-02T12:49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020A5" w14:textId="77777777" w:rsidR="001070FB" w:rsidRDefault="001070FB">
      <w:pPr>
        <w:spacing w:after="0"/>
      </w:pPr>
      <w:r>
        <w:separator/>
      </w:r>
    </w:p>
  </w:endnote>
  <w:endnote w:type="continuationSeparator" w:id="0">
    <w:p w14:paraId="138C3660" w14:textId="77777777" w:rsidR="001070FB" w:rsidRDefault="001070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29297" w14:textId="77777777" w:rsidR="001070FB" w:rsidRDefault="001070FB">
      <w:pPr>
        <w:spacing w:after="0"/>
      </w:pPr>
      <w:r>
        <w:separator/>
      </w:r>
    </w:p>
  </w:footnote>
  <w:footnote w:type="continuationSeparator" w:id="0">
    <w:p w14:paraId="78669CC0" w14:textId="77777777" w:rsidR="001070FB" w:rsidRDefault="001070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789EC" w14:textId="77777777" w:rsidR="00417D88" w:rsidRDefault="00417D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C6BDC" w14:textId="77777777" w:rsidR="00B87BA5" w:rsidRPr="00203176" w:rsidRDefault="00B87BA5" w:rsidP="00B87BA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1C966F59" w:rsidR="000472AC" w:rsidRDefault="00B87BA5" w:rsidP="00B87BA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 xml:space="preserve">doplní </w:t>
    </w:r>
    <w:r w:rsidR="002A2AEF" w:rsidRPr="002A2AEF">
      <w:rPr>
        <w:rFonts w:ascii="Arial" w:hAnsi="Arial" w:cs="Arial"/>
        <w:b/>
        <w:sz w:val="18"/>
        <w:highlight w:val="yellow"/>
      </w:rPr>
      <w:t>dodavatel</w:t>
    </w:r>
    <w:r w:rsidR="00796DD7" w:rsidRPr="002A2AEF">
      <w:rPr>
        <w:rFonts w:ascii="Arial" w:hAnsi="Arial" w:cs="Arial"/>
        <w:b/>
        <w:sz w:val="18"/>
        <w:highlight w:val="yellow"/>
      </w:rPr>
      <w:t xml:space="preserve"> č. 1</w:t>
    </w:r>
  </w:p>
  <w:p w14:paraId="57D209DD" w14:textId="36767624" w:rsidR="00796DD7" w:rsidRDefault="00796DD7" w:rsidP="00B87BA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 w:rsidR="00417D88">
      <w:rPr>
        <w:rFonts w:ascii="Arial" w:hAnsi="Arial" w:cs="Arial"/>
        <w:b/>
        <w:sz w:val="18"/>
        <w:highlight w:val="yellow"/>
      </w:rPr>
      <w:t>dodavatel</w:t>
    </w:r>
    <w:r w:rsidR="002A2AEF"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627AF56A" w14:textId="0B709D21" w:rsidR="00796DD7" w:rsidRPr="00B87BA5" w:rsidRDefault="00796DD7" w:rsidP="00B87BA5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 w:rsidR="00417D88">
      <w:rPr>
        <w:rFonts w:ascii="Arial" w:hAnsi="Arial" w:cs="Arial"/>
        <w:b/>
        <w:sz w:val="18"/>
        <w:highlight w:val="yellow"/>
      </w:rPr>
      <w:t>dodavatel</w:t>
    </w:r>
    <w:r w:rsidR="002A2AEF"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33CC2"/>
    <w:rsid w:val="0004441C"/>
    <w:rsid w:val="00045082"/>
    <w:rsid w:val="000472AC"/>
    <w:rsid w:val="00056425"/>
    <w:rsid w:val="000920EB"/>
    <w:rsid w:val="0009754E"/>
    <w:rsid w:val="000A578D"/>
    <w:rsid w:val="000B26EF"/>
    <w:rsid w:val="000D3C72"/>
    <w:rsid w:val="00104A70"/>
    <w:rsid w:val="001070FB"/>
    <w:rsid w:val="001104B2"/>
    <w:rsid w:val="00117FA7"/>
    <w:rsid w:val="00120B77"/>
    <w:rsid w:val="0013778E"/>
    <w:rsid w:val="00140B80"/>
    <w:rsid w:val="00156A7C"/>
    <w:rsid w:val="001750EE"/>
    <w:rsid w:val="00193487"/>
    <w:rsid w:val="001954FF"/>
    <w:rsid w:val="0019747D"/>
    <w:rsid w:val="001A14AD"/>
    <w:rsid w:val="001A2559"/>
    <w:rsid w:val="001B301C"/>
    <w:rsid w:val="001B762E"/>
    <w:rsid w:val="001C2E0C"/>
    <w:rsid w:val="001C4F09"/>
    <w:rsid w:val="001C5176"/>
    <w:rsid w:val="001D17E4"/>
    <w:rsid w:val="001D3071"/>
    <w:rsid w:val="001D5F5B"/>
    <w:rsid w:val="001E01E9"/>
    <w:rsid w:val="001E3427"/>
    <w:rsid w:val="001E6B7D"/>
    <w:rsid w:val="001F53D3"/>
    <w:rsid w:val="002035CF"/>
    <w:rsid w:val="0022100E"/>
    <w:rsid w:val="00225160"/>
    <w:rsid w:val="0022624D"/>
    <w:rsid w:val="00227F55"/>
    <w:rsid w:val="00236FA4"/>
    <w:rsid w:val="0024468A"/>
    <w:rsid w:val="00252BA0"/>
    <w:rsid w:val="00261A93"/>
    <w:rsid w:val="00262D83"/>
    <w:rsid w:val="00284869"/>
    <w:rsid w:val="002871EA"/>
    <w:rsid w:val="002A1BA9"/>
    <w:rsid w:val="002A2AEF"/>
    <w:rsid w:val="002A4046"/>
    <w:rsid w:val="002A780F"/>
    <w:rsid w:val="002C09BA"/>
    <w:rsid w:val="002D636F"/>
    <w:rsid w:val="002E620A"/>
    <w:rsid w:val="002E782C"/>
    <w:rsid w:val="002F27B8"/>
    <w:rsid w:val="002F6B1A"/>
    <w:rsid w:val="00303C3C"/>
    <w:rsid w:val="003217E2"/>
    <w:rsid w:val="00326134"/>
    <w:rsid w:val="00326B33"/>
    <w:rsid w:val="00337602"/>
    <w:rsid w:val="003401CD"/>
    <w:rsid w:val="003620FC"/>
    <w:rsid w:val="00363FAF"/>
    <w:rsid w:val="00374DA4"/>
    <w:rsid w:val="00391FF1"/>
    <w:rsid w:val="0039312A"/>
    <w:rsid w:val="003A329F"/>
    <w:rsid w:val="003A5131"/>
    <w:rsid w:val="003B4FF6"/>
    <w:rsid w:val="003C207D"/>
    <w:rsid w:val="003E4FEB"/>
    <w:rsid w:val="003E6DFF"/>
    <w:rsid w:val="003F3BD8"/>
    <w:rsid w:val="003F6EE3"/>
    <w:rsid w:val="0040661E"/>
    <w:rsid w:val="00412AB1"/>
    <w:rsid w:val="004161F0"/>
    <w:rsid w:val="00417D88"/>
    <w:rsid w:val="00430CDA"/>
    <w:rsid w:val="00436CB7"/>
    <w:rsid w:val="00456505"/>
    <w:rsid w:val="00460DCD"/>
    <w:rsid w:val="00462A3D"/>
    <w:rsid w:val="00472903"/>
    <w:rsid w:val="0047522B"/>
    <w:rsid w:val="00480204"/>
    <w:rsid w:val="004939AA"/>
    <w:rsid w:val="004A2149"/>
    <w:rsid w:val="004A25A5"/>
    <w:rsid w:val="004A56F2"/>
    <w:rsid w:val="004B4EC0"/>
    <w:rsid w:val="004B711D"/>
    <w:rsid w:val="004D1262"/>
    <w:rsid w:val="004D52D3"/>
    <w:rsid w:val="004E1817"/>
    <w:rsid w:val="004E25E4"/>
    <w:rsid w:val="004F63E5"/>
    <w:rsid w:val="004F6F66"/>
    <w:rsid w:val="00513962"/>
    <w:rsid w:val="005252AB"/>
    <w:rsid w:val="00534F1A"/>
    <w:rsid w:val="00545C5A"/>
    <w:rsid w:val="00554E34"/>
    <w:rsid w:val="005612EF"/>
    <w:rsid w:val="00586325"/>
    <w:rsid w:val="00593873"/>
    <w:rsid w:val="005B12B3"/>
    <w:rsid w:val="005B243C"/>
    <w:rsid w:val="005C2925"/>
    <w:rsid w:val="005C41FA"/>
    <w:rsid w:val="005C6B34"/>
    <w:rsid w:val="005D30D9"/>
    <w:rsid w:val="005E414C"/>
    <w:rsid w:val="005E56A3"/>
    <w:rsid w:val="005E7991"/>
    <w:rsid w:val="0060559F"/>
    <w:rsid w:val="00605BA1"/>
    <w:rsid w:val="006113D2"/>
    <w:rsid w:val="00613ED9"/>
    <w:rsid w:val="0061726E"/>
    <w:rsid w:val="00632862"/>
    <w:rsid w:val="0063368A"/>
    <w:rsid w:val="00633DB5"/>
    <w:rsid w:val="006341D0"/>
    <w:rsid w:val="00636EEB"/>
    <w:rsid w:val="00643B8B"/>
    <w:rsid w:val="006442E3"/>
    <w:rsid w:val="00650E10"/>
    <w:rsid w:val="006A56DF"/>
    <w:rsid w:val="006B6115"/>
    <w:rsid w:val="006C0774"/>
    <w:rsid w:val="006C301A"/>
    <w:rsid w:val="006C3ED5"/>
    <w:rsid w:val="006D0441"/>
    <w:rsid w:val="006D7652"/>
    <w:rsid w:val="006E2943"/>
    <w:rsid w:val="006E3533"/>
    <w:rsid w:val="006E4FAD"/>
    <w:rsid w:val="006E710B"/>
    <w:rsid w:val="006F52F2"/>
    <w:rsid w:val="00702204"/>
    <w:rsid w:val="00702846"/>
    <w:rsid w:val="00703492"/>
    <w:rsid w:val="007049DB"/>
    <w:rsid w:val="00716AB9"/>
    <w:rsid w:val="00726248"/>
    <w:rsid w:val="00743F16"/>
    <w:rsid w:val="00751C37"/>
    <w:rsid w:val="007524B9"/>
    <w:rsid w:val="00752653"/>
    <w:rsid w:val="00762314"/>
    <w:rsid w:val="00795646"/>
    <w:rsid w:val="00796DD7"/>
    <w:rsid w:val="007A0058"/>
    <w:rsid w:val="007B1023"/>
    <w:rsid w:val="007B28AD"/>
    <w:rsid w:val="007B2F8D"/>
    <w:rsid w:val="007B318D"/>
    <w:rsid w:val="007B5B0C"/>
    <w:rsid w:val="007C4836"/>
    <w:rsid w:val="007D0E81"/>
    <w:rsid w:val="007F5332"/>
    <w:rsid w:val="007F72DC"/>
    <w:rsid w:val="00802797"/>
    <w:rsid w:val="00803AFB"/>
    <w:rsid w:val="008126D1"/>
    <w:rsid w:val="00815D05"/>
    <w:rsid w:val="008232EE"/>
    <w:rsid w:val="00831001"/>
    <w:rsid w:val="008432D8"/>
    <w:rsid w:val="00870431"/>
    <w:rsid w:val="00872F8A"/>
    <w:rsid w:val="008801B6"/>
    <w:rsid w:val="00882753"/>
    <w:rsid w:val="00894487"/>
    <w:rsid w:val="008975A3"/>
    <w:rsid w:val="008B4EFF"/>
    <w:rsid w:val="008B6D62"/>
    <w:rsid w:val="008D64C6"/>
    <w:rsid w:val="008E1A9F"/>
    <w:rsid w:val="008E2ABB"/>
    <w:rsid w:val="008E3C41"/>
    <w:rsid w:val="008F275C"/>
    <w:rsid w:val="008F6F1D"/>
    <w:rsid w:val="008F73EB"/>
    <w:rsid w:val="0090026E"/>
    <w:rsid w:val="00907867"/>
    <w:rsid w:val="00915B1F"/>
    <w:rsid w:val="009176DF"/>
    <w:rsid w:val="00934D52"/>
    <w:rsid w:val="009351D5"/>
    <w:rsid w:val="0096093D"/>
    <w:rsid w:val="0097718C"/>
    <w:rsid w:val="00977EC6"/>
    <w:rsid w:val="009828AE"/>
    <w:rsid w:val="00995EEA"/>
    <w:rsid w:val="00997213"/>
    <w:rsid w:val="009A485E"/>
    <w:rsid w:val="009B4919"/>
    <w:rsid w:val="009C6672"/>
    <w:rsid w:val="009D33F6"/>
    <w:rsid w:val="009D49CC"/>
    <w:rsid w:val="009D5AE7"/>
    <w:rsid w:val="009D6676"/>
    <w:rsid w:val="009E0393"/>
    <w:rsid w:val="009E0CFD"/>
    <w:rsid w:val="009E3483"/>
    <w:rsid w:val="009F0228"/>
    <w:rsid w:val="009F38B9"/>
    <w:rsid w:val="009F62C0"/>
    <w:rsid w:val="009F6622"/>
    <w:rsid w:val="00A026CB"/>
    <w:rsid w:val="00A13046"/>
    <w:rsid w:val="00A148F9"/>
    <w:rsid w:val="00A150A7"/>
    <w:rsid w:val="00A2477E"/>
    <w:rsid w:val="00A30337"/>
    <w:rsid w:val="00A34C63"/>
    <w:rsid w:val="00A41CEE"/>
    <w:rsid w:val="00A50D7B"/>
    <w:rsid w:val="00A60186"/>
    <w:rsid w:val="00A62935"/>
    <w:rsid w:val="00A62D12"/>
    <w:rsid w:val="00A6346E"/>
    <w:rsid w:val="00A67B6A"/>
    <w:rsid w:val="00A7735D"/>
    <w:rsid w:val="00A857D1"/>
    <w:rsid w:val="00A97A8D"/>
    <w:rsid w:val="00AA48F8"/>
    <w:rsid w:val="00AB2D33"/>
    <w:rsid w:val="00AB36F7"/>
    <w:rsid w:val="00AB3F57"/>
    <w:rsid w:val="00AB49FC"/>
    <w:rsid w:val="00AC7F75"/>
    <w:rsid w:val="00AD771A"/>
    <w:rsid w:val="00AE7A4C"/>
    <w:rsid w:val="00AF63B5"/>
    <w:rsid w:val="00B115F9"/>
    <w:rsid w:val="00B14995"/>
    <w:rsid w:val="00B17740"/>
    <w:rsid w:val="00B26D93"/>
    <w:rsid w:val="00B46A0C"/>
    <w:rsid w:val="00B54C98"/>
    <w:rsid w:val="00B8716C"/>
    <w:rsid w:val="00B87BA5"/>
    <w:rsid w:val="00B934F7"/>
    <w:rsid w:val="00B94965"/>
    <w:rsid w:val="00BB07C0"/>
    <w:rsid w:val="00BB4E02"/>
    <w:rsid w:val="00BB5C73"/>
    <w:rsid w:val="00BC1086"/>
    <w:rsid w:val="00BC1E43"/>
    <w:rsid w:val="00BC6419"/>
    <w:rsid w:val="00BD5CE8"/>
    <w:rsid w:val="00BE5792"/>
    <w:rsid w:val="00BE66DD"/>
    <w:rsid w:val="00BF344A"/>
    <w:rsid w:val="00BF7F0C"/>
    <w:rsid w:val="00C15A50"/>
    <w:rsid w:val="00C2280A"/>
    <w:rsid w:val="00C269F4"/>
    <w:rsid w:val="00C31AEC"/>
    <w:rsid w:val="00C41181"/>
    <w:rsid w:val="00C518AB"/>
    <w:rsid w:val="00C567D7"/>
    <w:rsid w:val="00C644C1"/>
    <w:rsid w:val="00C768FB"/>
    <w:rsid w:val="00C80B97"/>
    <w:rsid w:val="00C90E2C"/>
    <w:rsid w:val="00C92ECD"/>
    <w:rsid w:val="00CA273B"/>
    <w:rsid w:val="00CA356D"/>
    <w:rsid w:val="00CA4CDF"/>
    <w:rsid w:val="00CB7C5D"/>
    <w:rsid w:val="00CC0741"/>
    <w:rsid w:val="00CD0267"/>
    <w:rsid w:val="00CD0E08"/>
    <w:rsid w:val="00CE3FC6"/>
    <w:rsid w:val="00CE4128"/>
    <w:rsid w:val="00D128B7"/>
    <w:rsid w:val="00D35FFE"/>
    <w:rsid w:val="00D6288A"/>
    <w:rsid w:val="00D65E00"/>
    <w:rsid w:val="00D66B22"/>
    <w:rsid w:val="00D808E5"/>
    <w:rsid w:val="00D842BA"/>
    <w:rsid w:val="00D8440B"/>
    <w:rsid w:val="00D910A5"/>
    <w:rsid w:val="00D92646"/>
    <w:rsid w:val="00DC32E6"/>
    <w:rsid w:val="00DC5A75"/>
    <w:rsid w:val="00DD03D9"/>
    <w:rsid w:val="00DD056F"/>
    <w:rsid w:val="00DD214D"/>
    <w:rsid w:val="00DD2BC0"/>
    <w:rsid w:val="00DE197E"/>
    <w:rsid w:val="00DE762A"/>
    <w:rsid w:val="00E06737"/>
    <w:rsid w:val="00E17A86"/>
    <w:rsid w:val="00E26DFC"/>
    <w:rsid w:val="00E32949"/>
    <w:rsid w:val="00E3431B"/>
    <w:rsid w:val="00E41F5C"/>
    <w:rsid w:val="00E46288"/>
    <w:rsid w:val="00E46C70"/>
    <w:rsid w:val="00E53BE2"/>
    <w:rsid w:val="00E95462"/>
    <w:rsid w:val="00E97A3A"/>
    <w:rsid w:val="00EA0395"/>
    <w:rsid w:val="00EA6297"/>
    <w:rsid w:val="00EA659E"/>
    <w:rsid w:val="00EB5525"/>
    <w:rsid w:val="00EE72D6"/>
    <w:rsid w:val="00EF518C"/>
    <w:rsid w:val="00F04C7F"/>
    <w:rsid w:val="00F1019D"/>
    <w:rsid w:val="00F15A97"/>
    <w:rsid w:val="00F162E3"/>
    <w:rsid w:val="00F324F6"/>
    <w:rsid w:val="00F34707"/>
    <w:rsid w:val="00F3552A"/>
    <w:rsid w:val="00F36091"/>
    <w:rsid w:val="00F5075C"/>
    <w:rsid w:val="00F54E94"/>
    <w:rsid w:val="00F604FC"/>
    <w:rsid w:val="00F67560"/>
    <w:rsid w:val="00F81F3D"/>
    <w:rsid w:val="00F824B5"/>
    <w:rsid w:val="00F831A0"/>
    <w:rsid w:val="00F85545"/>
    <w:rsid w:val="00F92040"/>
    <w:rsid w:val="00FA3B22"/>
    <w:rsid w:val="00FB0FD6"/>
    <w:rsid w:val="00FB56BF"/>
    <w:rsid w:val="00FD59B1"/>
    <w:rsid w:val="00FE006B"/>
    <w:rsid w:val="00FE0C14"/>
    <w:rsid w:val="00FE4003"/>
    <w:rsid w:val="00FE4F1D"/>
    <w:rsid w:val="00FE5171"/>
    <w:rsid w:val="00FF2AB2"/>
    <w:rsid w:val="00FF3E1F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12</cp:revision>
  <dcterms:created xsi:type="dcterms:W3CDTF">2025-04-02T12:17:00Z</dcterms:created>
  <dcterms:modified xsi:type="dcterms:W3CDTF">2025-04-17T10:48:00Z</dcterms:modified>
</cp:coreProperties>
</file>